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6F3" w:rsidRPr="002536F3" w:rsidRDefault="002536F3" w:rsidP="002536F3">
      <w:r w:rsidRPr="002536F3">
        <w:t>This is an AC electric generator which lights up a tiny incandescent light bulb. The generator is made from a hollow-ended cardboard box with a nail through the center. The box has many turns of varnished thin copper wire wound around, with four large magnets clamped around the nail. When the nail and magnets are spun fast by hand, the little light bulb lights up dimly.</w:t>
      </w:r>
    </w:p>
    <w:p w:rsidR="002536F3" w:rsidRPr="002536F3" w:rsidRDefault="002536F3" w:rsidP="002536F3">
      <w:bookmarkStart w:id="0" w:name="parts"/>
      <w:bookmarkEnd w:id="0"/>
      <w:r w:rsidRPr="002536F3">
        <w:rPr>
          <w:b/>
          <w:bCs/>
        </w:rPr>
        <w:t>PARTS:</w:t>
      </w:r>
      <w:r w:rsidRPr="002536F3">
        <w:t xml:space="preserve"> </w:t>
      </w:r>
    </w:p>
    <w:p w:rsidR="002536F3" w:rsidRPr="002536F3" w:rsidRDefault="002536F3" w:rsidP="002536F3">
      <w:pPr>
        <w:numPr>
          <w:ilvl w:val="0"/>
          <w:numId w:val="1"/>
        </w:numPr>
      </w:pPr>
      <w:r w:rsidRPr="002536F3">
        <w:t xml:space="preserve">- Don't use </w:t>
      </w:r>
      <w:hyperlink r:id="rId6" w:anchor="one" w:history="1">
        <w:r w:rsidRPr="002536F3">
          <w:rPr>
            <w:rStyle w:val="Hyperlink"/>
          </w:rPr>
          <w:t>different parts</w:t>
        </w:r>
      </w:hyperlink>
      <w:r w:rsidRPr="002536F3">
        <w:t xml:space="preserve">! </w:t>
      </w:r>
    </w:p>
    <w:p w:rsidR="002536F3" w:rsidRPr="002536F3" w:rsidRDefault="002536F3" w:rsidP="002536F3">
      <w:pPr>
        <w:numPr>
          <w:ilvl w:val="0"/>
          <w:numId w:val="1"/>
        </w:numPr>
      </w:pPr>
      <w:bookmarkStart w:id="1" w:name="_GoBack"/>
      <w:r w:rsidRPr="002536F3">
        <w:t xml:space="preserve">4 - 1x2x5cm </w:t>
      </w:r>
      <w:hyperlink r:id="rId7" w:history="1">
        <w:r w:rsidRPr="002536F3">
          <w:rPr>
            <w:rStyle w:val="Hyperlink"/>
          </w:rPr>
          <w:t>ceramic</w:t>
        </w:r>
      </w:hyperlink>
      <w:r w:rsidRPr="002536F3">
        <w:t xml:space="preserve"> magnet: </w:t>
      </w:r>
      <w:hyperlink r:id="rId8" w:history="1">
        <w:proofErr w:type="spellStart"/>
        <w:r w:rsidRPr="002536F3">
          <w:rPr>
            <w:rStyle w:val="Hyperlink"/>
          </w:rPr>
          <w:t>Edu</w:t>
        </w:r>
        <w:proofErr w:type="spellEnd"/>
        <w:r w:rsidRPr="002536F3">
          <w:rPr>
            <w:rStyle w:val="Hyperlink"/>
          </w:rPr>
          <w:t xml:space="preserve">. </w:t>
        </w:r>
        <w:proofErr w:type="spellStart"/>
        <w:r w:rsidRPr="002536F3">
          <w:rPr>
            <w:rStyle w:val="Hyperlink"/>
          </w:rPr>
          <w:t>Inv</w:t>
        </w:r>
        <w:proofErr w:type="spellEnd"/>
        <w:r w:rsidRPr="002536F3">
          <w:rPr>
            <w:rStyle w:val="Hyperlink"/>
          </w:rPr>
          <w:t xml:space="preserve"> M-700</w:t>
        </w:r>
      </w:hyperlink>
      <w:r w:rsidRPr="002536F3">
        <w:t xml:space="preserve"> or </w:t>
      </w:r>
      <w:hyperlink r:id="rId9" w:history="1">
        <w:r w:rsidRPr="002536F3">
          <w:rPr>
            <w:rStyle w:val="Hyperlink"/>
          </w:rPr>
          <w:t xml:space="preserve">R </w:t>
        </w:r>
        <w:proofErr w:type="spellStart"/>
        <w:r w:rsidRPr="002536F3">
          <w:rPr>
            <w:rStyle w:val="Hyperlink"/>
          </w:rPr>
          <w:t>Shk</w:t>
        </w:r>
        <w:proofErr w:type="spellEnd"/>
        <w:r w:rsidRPr="002536F3">
          <w:rPr>
            <w:rStyle w:val="Hyperlink"/>
          </w:rPr>
          <w:t xml:space="preserve"> #64-1877</w:t>
        </w:r>
      </w:hyperlink>
      <w:r w:rsidRPr="002536F3">
        <w:t xml:space="preserve">, or </w:t>
      </w:r>
      <w:hyperlink r:id="rId10" w:history="1">
        <w:r w:rsidRPr="002536F3">
          <w:rPr>
            <w:rStyle w:val="Hyperlink"/>
          </w:rPr>
          <w:t>HFT</w:t>
        </w:r>
      </w:hyperlink>
      <w:r w:rsidRPr="002536F3">
        <w:t xml:space="preserve">, or </w:t>
      </w:r>
      <w:hyperlink r:id="rId11" w:history="1">
        <w:r w:rsidRPr="002536F3">
          <w:rPr>
            <w:rStyle w:val="Hyperlink"/>
          </w:rPr>
          <w:t>CMS</w:t>
        </w:r>
      </w:hyperlink>
      <w:r w:rsidRPr="002536F3">
        <w:t xml:space="preserve"> </w:t>
      </w:r>
    </w:p>
    <w:p w:rsidR="002536F3" w:rsidRPr="002536F3" w:rsidRDefault="002536F3" w:rsidP="002536F3">
      <w:pPr>
        <w:numPr>
          <w:ilvl w:val="0"/>
          <w:numId w:val="1"/>
        </w:numPr>
      </w:pPr>
      <w:r w:rsidRPr="002536F3">
        <w:t xml:space="preserve">1 - #30 Magnet </w:t>
      </w:r>
      <w:proofErr w:type="spellStart"/>
      <w:r w:rsidRPr="002536F3">
        <w:t>wi</w:t>
      </w:r>
      <w:proofErr w:type="spellEnd"/>
      <w:r w:rsidRPr="002536F3">
        <w:t xml:space="preserve"> re 200ft, </w:t>
      </w:r>
      <w:hyperlink r:id="rId12" w:history="1">
        <w:r w:rsidRPr="002536F3">
          <w:rPr>
            <w:rStyle w:val="Hyperlink"/>
          </w:rPr>
          <w:t>Rad. Shack 278-1345</w:t>
        </w:r>
      </w:hyperlink>
      <w:r w:rsidRPr="002536F3">
        <w:t xml:space="preserve"> $6.59 , or cheaper from </w:t>
      </w:r>
      <w:hyperlink r:id="rId13" w:anchor="onewire" w:history="1">
        <w:r w:rsidRPr="002536F3">
          <w:rPr>
            <w:rStyle w:val="Hyperlink"/>
          </w:rPr>
          <w:t>other stores</w:t>
        </w:r>
      </w:hyperlink>
      <w:r w:rsidRPr="002536F3">
        <w:t xml:space="preserve"> </w:t>
      </w:r>
    </w:p>
    <w:p w:rsidR="002536F3" w:rsidRPr="002536F3" w:rsidRDefault="002536F3" w:rsidP="002536F3">
      <w:pPr>
        <w:numPr>
          <w:ilvl w:val="0"/>
          <w:numId w:val="1"/>
        </w:numPr>
      </w:pPr>
      <w:r w:rsidRPr="002536F3">
        <w:t>1 - Miniature Lamp, 1.5V 25mA Rad. Sh. #</w:t>
      </w:r>
      <w:hyperlink r:id="rId14" w:history="1">
        <w:r w:rsidRPr="002536F3">
          <w:rPr>
            <w:rStyle w:val="Hyperlink"/>
          </w:rPr>
          <w:t>272-1139</w:t>
        </w:r>
      </w:hyperlink>
      <w:r w:rsidRPr="002536F3">
        <w:t xml:space="preserve"> $1.29, or </w:t>
      </w:r>
      <w:hyperlink r:id="rId15" w:history="1">
        <w:r w:rsidRPr="002536F3">
          <w:rPr>
            <w:rStyle w:val="Hyperlink"/>
          </w:rPr>
          <w:t>All. LP-3</w:t>
        </w:r>
      </w:hyperlink>
      <w:r w:rsidRPr="002536F3">
        <w:t xml:space="preserve"> or </w:t>
      </w:r>
      <w:hyperlink r:id="rId16" w:history="1">
        <w:r w:rsidRPr="002536F3">
          <w:rPr>
            <w:rStyle w:val="Hyperlink"/>
          </w:rPr>
          <w:t>#48 lamp</w:t>
        </w:r>
      </w:hyperlink>
      <w:r w:rsidRPr="002536F3">
        <w:t xml:space="preserve"> </w:t>
      </w:r>
    </w:p>
    <w:p w:rsidR="002536F3" w:rsidRPr="002536F3" w:rsidRDefault="002536F3" w:rsidP="002536F3">
      <w:pPr>
        <w:numPr>
          <w:ilvl w:val="0"/>
          <w:numId w:val="1"/>
        </w:numPr>
      </w:pPr>
      <w:r w:rsidRPr="002536F3">
        <w:t xml:space="preserve">1 - Cardboard strip, 8cm x 30.4cm </w:t>
      </w:r>
    </w:p>
    <w:p w:rsidR="002536F3" w:rsidRPr="002536F3" w:rsidRDefault="002536F3" w:rsidP="002536F3">
      <w:pPr>
        <w:numPr>
          <w:ilvl w:val="0"/>
          <w:numId w:val="1"/>
        </w:numPr>
      </w:pPr>
      <w:r w:rsidRPr="002536F3">
        <w:t xml:space="preserve">1 - Large nail, 8cm long or more </w:t>
      </w:r>
    </w:p>
    <w:p w:rsidR="002536F3" w:rsidRPr="002536F3" w:rsidRDefault="002536F3" w:rsidP="002536F3">
      <w:pPr>
        <w:numPr>
          <w:ilvl w:val="0"/>
          <w:numId w:val="1"/>
        </w:numPr>
      </w:pPr>
      <w:r w:rsidRPr="002536F3">
        <w:t xml:space="preserve">Misc. - Knife or sandpaper to strip the wires </w:t>
      </w:r>
    </w:p>
    <w:p w:rsidR="002536F3" w:rsidRPr="002536F3" w:rsidRDefault="002536F3" w:rsidP="002536F3">
      <w:pPr>
        <w:numPr>
          <w:ilvl w:val="0"/>
          <w:numId w:val="1"/>
        </w:numPr>
      </w:pPr>
      <w:r w:rsidRPr="002536F3">
        <w:t xml:space="preserve">Misc. - tape to hold wire down </w:t>
      </w:r>
      <w:bookmarkEnd w:id="1"/>
      <w:r w:rsidRPr="002536F3">
        <w:t xml:space="preserve">Optional: hand drill or electric drill to spin it (hand drill is best) </w:t>
      </w:r>
    </w:p>
    <w:p w:rsidR="002536F3" w:rsidRPr="002536F3" w:rsidRDefault="002536F3" w:rsidP="002536F3">
      <w:pPr>
        <w:numPr>
          <w:ilvl w:val="0"/>
          <w:numId w:val="1"/>
        </w:numPr>
      </w:pPr>
      <w:r w:rsidRPr="002536F3">
        <w:t xml:space="preserve">Note: if you use different parts, then it won't work. </w:t>
      </w:r>
    </w:p>
    <w:p w:rsidR="002536F3" w:rsidRPr="002536F3" w:rsidRDefault="002536F3" w:rsidP="002536F3">
      <w:pPr>
        <w:numPr>
          <w:ilvl w:val="0"/>
          <w:numId w:val="1"/>
        </w:numPr>
      </w:pPr>
      <w:r w:rsidRPr="002536F3">
        <w:t xml:space="preserve">Cheaper: 600ft wire from an open-frame solenoid from </w:t>
      </w:r>
      <w:hyperlink r:id="rId17" w:history="1">
        <w:proofErr w:type="spellStart"/>
        <w:r w:rsidRPr="002536F3">
          <w:rPr>
            <w:rStyle w:val="Hyperlink"/>
          </w:rPr>
          <w:t>Electr</w:t>
        </w:r>
        <w:proofErr w:type="spellEnd"/>
        <w:r w:rsidRPr="002536F3">
          <w:rPr>
            <w:rStyle w:val="Hyperlink"/>
          </w:rPr>
          <w:t>. Goldmine</w:t>
        </w:r>
      </w:hyperlink>
      <w:r w:rsidRPr="002536F3">
        <w:t xml:space="preserve"> or </w:t>
      </w:r>
      <w:r w:rsidRPr="002536F3">
        <w:br/>
        <w:t xml:space="preserve">valve from </w:t>
      </w:r>
      <w:hyperlink r:id="rId18" w:history="1">
        <w:r w:rsidRPr="002536F3">
          <w:rPr>
            <w:rStyle w:val="Hyperlink"/>
          </w:rPr>
          <w:t>El. Goldmine</w:t>
        </w:r>
      </w:hyperlink>
      <w:r w:rsidRPr="002536F3">
        <w:t xml:space="preserve">, </w:t>
      </w:r>
      <w:hyperlink r:id="rId19" w:history="1">
        <w:r w:rsidRPr="002536F3">
          <w:rPr>
            <w:rStyle w:val="Hyperlink"/>
          </w:rPr>
          <w:t>Surplus Shed</w:t>
        </w:r>
      </w:hyperlink>
      <w:r w:rsidRPr="002536F3">
        <w:t xml:space="preserve"> (need vise-grips) Also: </w:t>
      </w:r>
      <w:hyperlink r:id="rId20" w:anchor="wire" w:history="1">
        <w:r w:rsidRPr="002536F3">
          <w:rPr>
            <w:rStyle w:val="Hyperlink"/>
          </w:rPr>
          <w:t>other sources of wire</w:t>
        </w:r>
      </w:hyperlink>
      <w:r w:rsidRPr="002536F3">
        <w:t xml:space="preserve"> </w:t>
      </w:r>
    </w:p>
    <w:p w:rsidR="002536F3" w:rsidRPr="002536F3" w:rsidRDefault="002536F3" w:rsidP="002536F3"/>
    <w:p w:rsidR="002536F3" w:rsidRPr="002536F3" w:rsidRDefault="002536F3" w:rsidP="002536F3">
      <w:r w:rsidRPr="002536F3">
        <w:t xml:space="preserve">I wrote this article because I found lots of projects for making a simple electric motor, but nobody gave the secret for making a generator. Well, here it is: use strong magnets, lots of fine wire, and a special light bulb which only needs 1/2 volt. </w:t>
      </w:r>
    </w:p>
    <w:p w:rsidR="002536F3" w:rsidRPr="002536F3" w:rsidRDefault="002536F3" w:rsidP="002536F3">
      <w:r w:rsidRPr="002536F3">
        <w:t>Also, don't bother making a "</w:t>
      </w:r>
      <w:proofErr w:type="spellStart"/>
      <w:r w:rsidRPr="002536F3">
        <w:t>commutator</w:t>
      </w:r>
      <w:proofErr w:type="spellEnd"/>
      <w:r w:rsidRPr="002536F3">
        <w:t xml:space="preserve">," just hook the wires directly to the bulb. It's much simpler that way, but the generator will produce AC (alternating current). </w:t>
      </w:r>
    </w:p>
    <w:p w:rsidR="002536F3" w:rsidRPr="002536F3" w:rsidRDefault="002536F3" w:rsidP="002536F3">
      <w:pPr>
        <w:rPr>
          <w:ins w:id="2" w:author="Unknown"/>
        </w:rPr>
      </w:pPr>
      <w:ins w:id="3" w:author="Unknown">
        <w:r w:rsidRPr="002536F3">
          <w:pict/>
        </w:r>
      </w:ins>
      <w:r w:rsidRPr="002536F3">
        <w:pict/>
      </w:r>
      <w:ins w:id="4" w:author="Unknown">
        <w:r w:rsidRPr="002536F3">
          <w:t xml:space="preserve">Before you start, here are some notes: DON'T USE DIFFERENT PARTS. You must use a special light bulb. Normal flashlight bulbs will not work. Also, you must use the large, strong magnets shown in the parts list. Smaller magnets won't work. Use thin wire with varnish insulation. The wire must be #30 gauge or smaller. Also, you can improve the generator if you buy lots of extra kits of wire and wind it on the cardboard, since the bulb will light up even when the generator spins slowly. Three kits of Radio Shack wire is expensive, it's cheaper to mail-order just one or two </w:t>
        </w:r>
        <w:r w:rsidRPr="002536F3">
          <w:fldChar w:fldCharType="begin"/>
        </w:r>
        <w:r w:rsidRPr="002536F3">
          <w:instrText xml:space="preserve"> HYPERLINK "http://www.allelectronics.com/make-a-store/category/575/Solenoids/1.html" </w:instrText>
        </w:r>
        <w:r w:rsidRPr="002536F3">
          <w:fldChar w:fldCharType="separate"/>
        </w:r>
        <w:r w:rsidRPr="002536F3">
          <w:rPr>
            <w:rStyle w:val="Hyperlink"/>
          </w:rPr>
          <w:t>Open-frame box solenoids</w:t>
        </w:r>
        <w:r w:rsidRPr="002536F3">
          <w:fldChar w:fldCharType="end"/>
        </w:r>
        <w:r w:rsidRPr="002536F3">
          <w:t xml:space="preserve">, but you'll, need vise-grips pliers to pry apart the steel frame and remove the spool of wire. </w:t>
        </w:r>
      </w:ins>
    </w:p>
    <w:p w:rsidR="00560337" w:rsidRDefault="00560337"/>
    <w:p w:rsidR="002536F3" w:rsidRPr="002536F3" w:rsidRDefault="002536F3" w:rsidP="002536F3">
      <w:pPr>
        <w:spacing w:before="100" w:beforeAutospacing="1" w:after="100" w:afterAutospacing="1"/>
        <w:outlineLvl w:val="1"/>
        <w:rPr>
          <w:rFonts w:ascii="Times New Roman" w:eastAsia="Times New Roman" w:hAnsi="Times New Roman" w:cs="Times New Roman"/>
          <w:b/>
          <w:bCs/>
          <w:sz w:val="36"/>
          <w:szCs w:val="36"/>
        </w:rPr>
      </w:pPr>
      <w:r w:rsidRPr="002536F3">
        <w:rPr>
          <w:rFonts w:ascii="Times New Roman" w:eastAsia="Times New Roman" w:hAnsi="Times New Roman" w:cs="Times New Roman"/>
          <w:b/>
          <w:bCs/>
          <w:sz w:val="36"/>
          <w:szCs w:val="36"/>
        </w:rPr>
        <w:t>CONSTRUCTION</w:t>
      </w:r>
    </w:p>
    <w:p w:rsidR="002536F3" w:rsidRPr="002536F3" w:rsidRDefault="002536F3" w:rsidP="002536F3">
      <w:pPr>
        <w:rPr>
          <w:rFonts w:ascii="Times New Roman" w:eastAsia="Times New Roman" w:hAnsi="Times New Roman" w:cs="Times New Roman"/>
          <w:sz w:val="24"/>
          <w:szCs w:val="24"/>
        </w:rPr>
      </w:pPr>
      <w:r w:rsidRPr="002536F3">
        <w:rPr>
          <w:rFonts w:ascii="Times New Roman" w:eastAsia="Times New Roman" w:hAnsi="Times New Roman" w:cs="Times New Roman"/>
          <w:sz w:val="27"/>
          <w:szCs w:val="27"/>
        </w:rPr>
        <w:t xml:space="preserve">First make the hollow-ended box. Score the cardboard strip like so: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___________________________________________________________________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8cm      | </w:t>
      </w:r>
      <w:proofErr w:type="gramStart"/>
      <w:r w:rsidRPr="002536F3">
        <w:rPr>
          <w:rFonts w:ascii="Courier New" w:eastAsia="Times New Roman" w:hAnsi="Courier New" w:cs="Courier New"/>
          <w:sz w:val="20"/>
          <w:szCs w:val="20"/>
        </w:rPr>
        <w:t>3.5cm  |</w:t>
      </w:r>
      <w:proofErr w:type="gramEnd"/>
      <w:r w:rsidRPr="002536F3">
        <w:rPr>
          <w:rFonts w:ascii="Courier New" w:eastAsia="Times New Roman" w:hAnsi="Courier New" w:cs="Courier New"/>
          <w:sz w:val="20"/>
          <w:szCs w:val="20"/>
        </w:rPr>
        <w:t xml:space="preserve">       8cm       | 3.2cm |      7.7cm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|8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|cm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|________________|________|_________________|_______|_______________|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NOTE: this page must be displayed in COURIER FONT, otherwise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roofErr w:type="gramStart"/>
      <w:r w:rsidRPr="002536F3">
        <w:rPr>
          <w:rFonts w:ascii="Courier New" w:eastAsia="Times New Roman" w:hAnsi="Courier New" w:cs="Courier New"/>
          <w:sz w:val="20"/>
          <w:szCs w:val="20"/>
        </w:rPr>
        <w:lastRenderedPageBreak/>
        <w:t>these</w:t>
      </w:r>
      <w:proofErr w:type="gramEnd"/>
      <w:r w:rsidRPr="002536F3">
        <w:rPr>
          <w:rFonts w:ascii="Courier New" w:eastAsia="Times New Roman" w:hAnsi="Courier New" w:cs="Courier New"/>
          <w:sz w:val="20"/>
          <w:szCs w:val="20"/>
        </w:rPr>
        <w:t xml:space="preserve"> pictures will be wrecked and unreadable.  Most browsers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roofErr w:type="gramStart"/>
      <w:r w:rsidRPr="002536F3">
        <w:rPr>
          <w:rFonts w:ascii="Courier New" w:eastAsia="Times New Roman" w:hAnsi="Courier New" w:cs="Courier New"/>
          <w:sz w:val="20"/>
          <w:szCs w:val="20"/>
        </w:rPr>
        <w:t>do</w:t>
      </w:r>
      <w:proofErr w:type="gramEnd"/>
      <w:r w:rsidRPr="002536F3">
        <w:rPr>
          <w:rFonts w:ascii="Courier New" w:eastAsia="Times New Roman" w:hAnsi="Courier New" w:cs="Courier New"/>
          <w:sz w:val="20"/>
          <w:szCs w:val="20"/>
        </w:rPr>
        <w:t xml:space="preserve"> this automatically.</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_____8_________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7.7      | \ 3.5</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\3.2           </w:t>
      </w:r>
      <w:proofErr w:type="gramStart"/>
      <w:r w:rsidRPr="002536F3">
        <w:rPr>
          <w:rFonts w:ascii="Courier New" w:eastAsia="Times New Roman" w:hAnsi="Courier New" w:cs="Courier New"/>
          <w:sz w:val="20"/>
          <w:szCs w:val="20"/>
        </w:rPr>
        <w:t>|  \</w:t>
      </w:r>
      <w:proofErr w:type="gramEnd"/>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\_____________|___\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8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Fold it like this and tape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it securely.</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Use the nail to poke a hole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______________|___\            perfectly straight through the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center of the box, going through</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           both sides and all three layers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           of cardboard.  Then pull the nail</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(hole)     |           out and use it to widen all the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           holes slightly, so when you put</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O         |           the nail back through, it will</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           be a bit loose and able to spin.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         ( You can find the exact center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           by drawing an "X" to the corners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\|___________________|           using a ruler.</w:t>
      </w:r>
      <w:proofErr w:type="gramEnd"/>
      <w:r w:rsidRPr="002536F3">
        <w:rPr>
          <w:rFonts w:ascii="Courier New" w:eastAsia="Times New Roman" w:hAnsi="Courier New" w:cs="Courier New"/>
          <w:sz w:val="20"/>
          <w:szCs w:val="20"/>
        </w:rPr>
        <w:t xml:space="preserve"> )</w:t>
      </w:r>
    </w:p>
    <w:p w:rsidR="002536F3" w:rsidRDefault="002536F3"/>
    <w:p w:rsidR="002536F3" w:rsidRDefault="002536F3">
      <w:pPr>
        <w:rPr>
          <w:sz w:val="27"/>
          <w:szCs w:val="27"/>
        </w:rPr>
      </w:pPr>
      <w:r>
        <w:pict/>
      </w:r>
      <w:r>
        <w:pict/>
      </w:r>
      <w:ins w:id="5" w:author="Unknown">
        <w:r>
          <w:rPr>
            <w:sz w:val="27"/>
            <w:szCs w:val="27"/>
          </w:rPr>
          <w:t>At this point you should clamp your four magnets around the nail and give it a spin. This makes sure the box is large enough. The nail and magnets should spin freely. The corners of the magnets should NOT bump the inside of the box as they spin. If the box is a bit too small, start over and make it a little bigger. Either that, or try a thinner nail. (Also, be sure to use the right magnets. Small ones won't work.)</w:t>
        </w:r>
      </w:ins>
    </w:p>
    <w:p w:rsidR="002536F3" w:rsidRDefault="002536F3">
      <w:pPr>
        <w:rPr>
          <w:sz w:val="27"/>
          <w:szCs w:val="27"/>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Pick the spool of number-30 magnet wire from</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            </w:t>
      </w:r>
      <w:proofErr w:type="gramStart"/>
      <w:r w:rsidRPr="002536F3">
        <w:rPr>
          <w:rFonts w:ascii="Courier New" w:eastAsia="Times New Roman" w:hAnsi="Courier New" w:cs="Courier New"/>
          <w:sz w:val="20"/>
          <w:szCs w:val="20"/>
        </w:rPr>
        <w:t>the</w:t>
      </w:r>
      <w:proofErr w:type="gramEnd"/>
      <w:r w:rsidRPr="002536F3">
        <w:rPr>
          <w:rFonts w:ascii="Courier New" w:eastAsia="Times New Roman" w:hAnsi="Courier New" w:cs="Courier New"/>
          <w:sz w:val="20"/>
          <w:szCs w:val="20"/>
        </w:rPr>
        <w:t xml:space="preserve"> kit of spools. This is the thinnest.</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 \           Tape one end of the number-30 magnet wire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to the side of the box, then wind all of</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lastRenderedPageBreak/>
        <w:t xml:space="preserve">        | \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the wire onto the box as shown.  It's OK</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_____________|___\        to cover up the nail hole.  Pull the taped</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end of the wire out, then tape down both</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of the wires so the coil doesn't unwind.</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w:t>
      </w:r>
      <w:proofErr w:type="gramStart"/>
      <w:r w:rsidRPr="002536F3">
        <w:rPr>
          <w:rFonts w:ascii="Courier New" w:eastAsia="Times New Roman" w:hAnsi="Courier New" w:cs="Courier New"/>
          <w:sz w:val="20"/>
          <w:szCs w:val="20"/>
        </w:rPr>
        <w:t>You</w:t>
      </w:r>
      <w:proofErr w:type="gramEnd"/>
      <w:r w:rsidRPr="002536F3">
        <w:rPr>
          <w:rFonts w:ascii="Courier New" w:eastAsia="Times New Roman" w:hAnsi="Courier New" w:cs="Courier New"/>
          <w:sz w:val="20"/>
          <w:szCs w:val="20"/>
        </w:rPr>
        <w:t xml:space="preserve"> should have about 10cm of wire left</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sticking out.</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Use sandpaper or the edge of a</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w:t>
      </w:r>
      <w:proofErr w:type="gramStart"/>
      <w:r w:rsidRPr="002536F3">
        <w:rPr>
          <w:rFonts w:ascii="Courier New" w:eastAsia="Times New Roman" w:hAnsi="Courier New" w:cs="Courier New"/>
          <w:sz w:val="20"/>
          <w:szCs w:val="20"/>
        </w:rPr>
        <w:t>|  knife</w:t>
      </w:r>
      <w:proofErr w:type="gramEnd"/>
      <w:r w:rsidRPr="002536F3">
        <w:rPr>
          <w:rFonts w:ascii="Courier New" w:eastAsia="Times New Roman" w:hAnsi="Courier New" w:cs="Courier New"/>
          <w:sz w:val="20"/>
          <w:szCs w:val="20"/>
        </w:rPr>
        <w:t xml:space="preserve"> to scrape the thin plastic</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\|__________________|        </w:t>
      </w:r>
      <w:proofErr w:type="gramStart"/>
      <w:r w:rsidRPr="002536F3">
        <w:rPr>
          <w:rFonts w:ascii="Courier New" w:eastAsia="Times New Roman" w:hAnsi="Courier New" w:cs="Courier New"/>
          <w:sz w:val="20"/>
          <w:szCs w:val="20"/>
        </w:rPr>
        <w:t>|  coating</w:t>
      </w:r>
      <w:proofErr w:type="gramEnd"/>
      <w:r w:rsidRPr="002536F3">
        <w:rPr>
          <w:rFonts w:ascii="Courier New" w:eastAsia="Times New Roman" w:hAnsi="Courier New" w:cs="Courier New"/>
          <w:sz w:val="20"/>
          <w:szCs w:val="20"/>
        </w:rPr>
        <w:t xml:space="preserve"> off 2cm of the wire ends.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Remove every bit of red coating,</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so</w:t>
      </w:r>
      <w:proofErr w:type="gramEnd"/>
      <w:r w:rsidRPr="002536F3">
        <w:rPr>
          <w:rFonts w:ascii="Courier New" w:eastAsia="Times New Roman" w:hAnsi="Courier New" w:cs="Courier New"/>
          <w:sz w:val="20"/>
          <w:szCs w:val="20"/>
        </w:rPr>
        <w:t xml:space="preserve"> the wire ends are coppery.</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note</w:t>
      </w:r>
      <w:proofErr w:type="gramEnd"/>
      <w:r w:rsidRPr="002536F3">
        <w:rPr>
          <w:rFonts w:ascii="Courier New" w:eastAsia="Times New Roman" w:hAnsi="Courier New" w:cs="Courier New"/>
          <w:sz w:val="20"/>
          <w:szCs w:val="20"/>
        </w:rPr>
        <w:t>: the five lines of wire shown above are not real, that's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the</w:t>
      </w:r>
      <w:proofErr w:type="gramEnd"/>
      <w:r w:rsidRPr="002536F3">
        <w:rPr>
          <w:rFonts w:ascii="Courier New" w:eastAsia="Times New Roman" w:hAnsi="Courier New" w:cs="Courier New"/>
          <w:sz w:val="20"/>
          <w:szCs w:val="20"/>
        </w:rPr>
        <w:t xml:space="preserve"> 'equals signs' I used to draw with.  The real wire can just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be</w:t>
      </w:r>
      <w:proofErr w:type="gramEnd"/>
      <w:r w:rsidRPr="002536F3">
        <w:rPr>
          <w:rFonts w:ascii="Courier New" w:eastAsia="Times New Roman" w:hAnsi="Courier New" w:cs="Courier New"/>
          <w:sz w:val="20"/>
          <w:szCs w:val="20"/>
        </w:rPr>
        <w:t xml:space="preserve"> wound up in a big wad in the center of the cardboard box.)</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_____________|___\           Spread the wire away from the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nail hole and tape it in place.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Stick the nail back through the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holes and make sure it can spin.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Take your four magnets, stick</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      them face to face in two pairs,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w:t>
      </w:r>
      <w:proofErr w:type="gramEnd"/>
      <w:r w:rsidRPr="002536F3">
        <w:rPr>
          <w:rFonts w:ascii="Courier New" w:eastAsia="Times New Roman" w:hAnsi="Courier New" w:cs="Courier New"/>
          <w:sz w:val="20"/>
          <w:szCs w:val="20"/>
        </w:rPr>
        <w:t>\\)========/   \     Then stick the two pairs inside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w:t>
      </w:r>
      <w:proofErr w:type="gramEnd"/>
      <w:r w:rsidRPr="002536F3">
        <w:rPr>
          <w:rFonts w:ascii="Courier New" w:eastAsia="Times New Roman" w:hAnsi="Courier New" w:cs="Courier New"/>
          <w:sz w:val="20"/>
          <w:szCs w:val="20"/>
        </w:rPr>
        <w:t>_)=======/    \    the box and on either side of the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   nail so they grab the nail.  Push</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w:t>
      </w:r>
      <w:proofErr w:type="gramStart"/>
      <w:r w:rsidRPr="002536F3">
        <w:rPr>
          <w:rFonts w:ascii="Courier New" w:eastAsia="Times New Roman" w:hAnsi="Courier New" w:cs="Courier New"/>
          <w:sz w:val="20"/>
          <w:szCs w:val="20"/>
        </w:rPr>
        <w:t>|  |</w:t>
      </w:r>
      <w:proofErr w:type="gramEnd"/>
      <w:r w:rsidRPr="002536F3">
        <w:rPr>
          <w:rFonts w:ascii="Courier New" w:eastAsia="Times New Roman" w:hAnsi="Courier New" w:cs="Courier New"/>
          <w:sz w:val="20"/>
          <w:szCs w:val="20"/>
        </w:rPr>
        <w:t xml:space="preserve">                  |      |   them around until they are some-</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                  |      |   what balanced and even, then spin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\|__________________|      |   the nail and see if they turn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freely</w:t>
      </w:r>
      <w:proofErr w:type="gramEnd"/>
      <w:r w:rsidRPr="002536F3">
        <w:rPr>
          <w:rFonts w:ascii="Courier New" w:eastAsia="Times New Roman" w:hAnsi="Courier New" w:cs="Courier New"/>
          <w:sz w:val="20"/>
          <w:szCs w:val="20"/>
        </w:rPr>
        <w:t>.  If you wish, you can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stick</w:t>
      </w:r>
      <w:proofErr w:type="gramEnd"/>
      <w:r w:rsidRPr="002536F3">
        <w:rPr>
          <w:rFonts w:ascii="Courier New" w:eastAsia="Times New Roman" w:hAnsi="Courier New" w:cs="Courier New"/>
          <w:sz w:val="20"/>
          <w:szCs w:val="20"/>
        </w:rPr>
        <w:t xml:space="preserve"> 2cm squares of cardboard</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between</w:t>
      </w:r>
      <w:proofErr w:type="gramEnd"/>
      <w:r w:rsidRPr="002536F3">
        <w:rPr>
          <w:rFonts w:ascii="Courier New" w:eastAsia="Times New Roman" w:hAnsi="Courier New" w:cs="Courier New"/>
          <w:sz w:val="20"/>
          <w:szCs w:val="20"/>
        </w:rPr>
        <w:t xml:space="preserve"> the magnets to straighten</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them</w:t>
      </w:r>
      <w:proofErr w:type="gramEnd"/>
      <w:r w:rsidRPr="002536F3">
        <w:rPr>
          <w:rFonts w:ascii="Courier New" w:eastAsia="Times New Roman" w:hAnsi="Courier New" w:cs="Courier New"/>
          <w:sz w:val="20"/>
          <w:szCs w:val="20"/>
        </w:rPr>
        <w:t>, and tape the magnets so they</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w:t>
      </w:r>
      <w:proofErr w:type="gramStart"/>
      <w:r w:rsidRPr="002536F3">
        <w:rPr>
          <w:rFonts w:ascii="Courier New" w:eastAsia="Times New Roman" w:hAnsi="Courier New" w:cs="Courier New"/>
          <w:sz w:val="20"/>
          <w:szCs w:val="20"/>
        </w:rPr>
        <w:t>don't</w:t>
      </w:r>
      <w:proofErr w:type="gramEnd"/>
      <w:r w:rsidRPr="002536F3">
        <w:rPr>
          <w:rFonts w:ascii="Courier New" w:eastAsia="Times New Roman" w:hAnsi="Courier New" w:cs="Courier New"/>
          <w:sz w:val="20"/>
          <w:szCs w:val="20"/>
        </w:rPr>
        <w:t xml:space="preserve"> move around on the nail.</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 </w:t>
      </w:r>
      <w:proofErr w:type="gramStart"/>
      <w:r w:rsidRPr="002536F3">
        <w:rPr>
          <w:rFonts w:ascii="Courier New" w:eastAsia="Times New Roman" w:hAnsi="Courier New" w:cs="Courier New"/>
          <w:sz w:val="20"/>
          <w:szCs w:val="20"/>
        </w:rPr>
        <w:t>magnets</w:t>
      </w:r>
      <w:proofErr w:type="gramEnd"/>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                    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                   |_____________| 2 magnets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 NAIL         |_____________|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                    ______O______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                   |_____________| 2 magnets</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|_____________|</w:t>
      </w:r>
    </w:p>
    <w:p w:rsidR="002536F3" w:rsidRPr="002536F3" w:rsidRDefault="002536F3" w:rsidP="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2536F3">
        <w:rPr>
          <w:rFonts w:ascii="Courier New" w:eastAsia="Times New Roman" w:hAnsi="Courier New" w:cs="Courier New"/>
          <w:sz w:val="20"/>
          <w:szCs w:val="20"/>
        </w:rPr>
        <w:t xml:space="preserve">         SIDE VIEW OF THE</w:t>
      </w:r>
    </w:p>
    <w:p w:rsidR="002536F3" w:rsidRDefault="002536F3" w:rsidP="002536F3">
      <w:pPr>
        <w:rPr>
          <w:rFonts w:ascii="Times New Roman" w:eastAsia="Times New Roman" w:hAnsi="Times New Roman" w:cs="Times New Roman"/>
          <w:sz w:val="24"/>
          <w:szCs w:val="24"/>
        </w:rPr>
      </w:pPr>
      <w:r w:rsidRPr="002536F3">
        <w:rPr>
          <w:rFonts w:ascii="Times New Roman" w:eastAsia="Times New Roman" w:hAnsi="Times New Roman" w:cs="Times New Roman"/>
          <w:sz w:val="24"/>
          <w:szCs w:val="24"/>
        </w:rPr>
        <w:t xml:space="preserve">         NAIL AND MAGNETS             VIEW FROM THE END</w:t>
      </w:r>
    </w:p>
    <w:p w:rsidR="002536F3" w:rsidRDefault="002536F3" w:rsidP="002536F3">
      <w:pPr>
        <w:pStyle w:val="Heading3"/>
      </w:pPr>
      <w:r>
        <w:lastRenderedPageBreak/>
        <w:t>TWIST THE WIRES TOGETHER</w:t>
      </w:r>
    </w:p>
    <w:p w:rsidR="002536F3" w:rsidRDefault="002536F3" w:rsidP="002536F3">
      <w:pPr>
        <w:rPr>
          <w:sz w:val="27"/>
          <w:szCs w:val="27"/>
        </w:rPr>
      </w:pPr>
      <w:r>
        <w:rPr>
          <w:sz w:val="27"/>
          <w:szCs w:val="27"/>
        </w:rPr>
        <w:t xml:space="preserve">Make sure that each end of the generator's wires </w:t>
      </w:r>
      <w:proofErr w:type="gramStart"/>
      <w:r>
        <w:rPr>
          <w:sz w:val="27"/>
          <w:szCs w:val="27"/>
        </w:rPr>
        <w:t>are</w:t>
      </w:r>
      <w:proofErr w:type="gramEnd"/>
      <w:r>
        <w:rPr>
          <w:sz w:val="27"/>
          <w:szCs w:val="27"/>
        </w:rPr>
        <w:t xml:space="preserve"> totally cleared of red plastic coating. If there is a bit of plastic left, it can act as an insulator which turns off your light bulb circuit.</w:t>
      </w:r>
    </w:p>
    <w:p w:rsidR="002536F3" w:rsidRDefault="002536F3" w:rsidP="002536F3">
      <w:pPr>
        <w:pStyle w:val="NormalWeb"/>
        <w:rPr>
          <w:sz w:val="27"/>
          <w:szCs w:val="27"/>
        </w:rPr>
      </w:pPr>
      <w:r>
        <w:rPr>
          <w:sz w:val="27"/>
          <w:szCs w:val="27"/>
        </w:rPr>
        <w:t xml:space="preserve">Twist the scraped end of each generator wire securely around the silver tip of each wire from the small light bulb. (If necessary, use a knife to strip more plastic from the ends of the light bulb wires.) One generator wire goes to one light bulb wire, the other generator wire goes to the other light bulb wire, and the two twisted wire connections should not touch together. In the twisted wires, metal must touch metal with no plastic in between. </w:t>
      </w:r>
    </w:p>
    <w:p w:rsidR="002536F3" w:rsidRDefault="002536F3" w:rsidP="002536F3"/>
    <w:sectPr w:rsidR="002536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873A5F"/>
    <w:multiLevelType w:val="multilevel"/>
    <w:tmpl w:val="30AA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6F3"/>
    <w:rsid w:val="002536F3"/>
    <w:rsid w:val="0031503F"/>
    <w:rsid w:val="00560337"/>
    <w:rsid w:val="00EC06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536F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536F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36F3"/>
    <w:rPr>
      <w:color w:val="0000FF" w:themeColor="hyperlink"/>
      <w:u w:val="single"/>
    </w:rPr>
  </w:style>
  <w:style w:type="character" w:customStyle="1" w:styleId="Heading2Char">
    <w:name w:val="Heading 2 Char"/>
    <w:basedOn w:val="DefaultParagraphFont"/>
    <w:link w:val="Heading2"/>
    <w:uiPriority w:val="9"/>
    <w:rsid w:val="002536F3"/>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semiHidden/>
    <w:unhideWhenUsed/>
    <w:rsid w:val="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36F3"/>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semiHidden/>
    <w:rsid w:val="002536F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536F3"/>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2536F3"/>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536F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36F3"/>
    <w:rPr>
      <w:color w:val="0000FF" w:themeColor="hyperlink"/>
      <w:u w:val="single"/>
    </w:rPr>
  </w:style>
  <w:style w:type="character" w:customStyle="1" w:styleId="Heading2Char">
    <w:name w:val="Heading 2 Char"/>
    <w:basedOn w:val="DefaultParagraphFont"/>
    <w:link w:val="Heading2"/>
    <w:uiPriority w:val="9"/>
    <w:rsid w:val="002536F3"/>
    <w:rPr>
      <w:rFonts w:ascii="Times New Roman" w:eastAsia="Times New Roman" w:hAnsi="Times New Roman" w:cs="Times New Roman"/>
      <w:b/>
      <w:bCs/>
      <w:sz w:val="36"/>
      <w:szCs w:val="36"/>
    </w:rPr>
  </w:style>
  <w:style w:type="paragraph" w:styleId="HTMLPreformatted">
    <w:name w:val="HTML Preformatted"/>
    <w:basedOn w:val="Normal"/>
    <w:link w:val="HTMLPreformattedChar"/>
    <w:uiPriority w:val="99"/>
    <w:semiHidden/>
    <w:unhideWhenUsed/>
    <w:rsid w:val="002536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2536F3"/>
    <w:rPr>
      <w:rFonts w:ascii="Courier New" w:eastAsia="Times New Roman" w:hAnsi="Courier New" w:cs="Courier New"/>
      <w:sz w:val="20"/>
      <w:szCs w:val="20"/>
    </w:rPr>
  </w:style>
  <w:style w:type="character" w:customStyle="1" w:styleId="Heading3Char">
    <w:name w:val="Heading 3 Char"/>
    <w:basedOn w:val="DefaultParagraphFont"/>
    <w:link w:val="Heading3"/>
    <w:uiPriority w:val="9"/>
    <w:semiHidden/>
    <w:rsid w:val="002536F3"/>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2536F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202">
      <w:bodyDiv w:val="1"/>
      <w:marLeft w:val="0"/>
      <w:marRight w:val="0"/>
      <w:marTop w:val="0"/>
      <w:marBottom w:val="0"/>
      <w:divBdr>
        <w:top w:val="none" w:sz="0" w:space="0" w:color="auto"/>
        <w:left w:val="none" w:sz="0" w:space="0" w:color="auto"/>
        <w:bottom w:val="none" w:sz="0" w:space="0" w:color="auto"/>
        <w:right w:val="none" w:sz="0" w:space="0" w:color="auto"/>
      </w:divBdr>
      <w:divsChild>
        <w:div w:id="13085109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2330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ersource.com/ElectricityAndMagnetism/Magnets/CeramicMagnets.aspx" TargetMode="External"/><Relationship Id="rId13" Type="http://schemas.openxmlformats.org/officeDocument/2006/relationships/hyperlink" Target="http://amasci.com/coilgen/generator_3.html" TargetMode="External"/><Relationship Id="rId18" Type="http://schemas.openxmlformats.org/officeDocument/2006/relationships/hyperlink" Target="http://www.goldmine-elec-products.com/prodinfo.asp?number=G4521"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amasci.com/coilgen/rsmagnet.html" TargetMode="External"/><Relationship Id="rId12" Type="http://schemas.openxmlformats.org/officeDocument/2006/relationships/hyperlink" Target="http://www.radioshack.com/product/index.jsp?productId=2036277" TargetMode="External"/><Relationship Id="rId17" Type="http://schemas.openxmlformats.org/officeDocument/2006/relationships/hyperlink" Target="http://www.goldmine-elec-products.com/products.asp?dept=1178" TargetMode="External"/><Relationship Id="rId2" Type="http://schemas.openxmlformats.org/officeDocument/2006/relationships/styles" Target="styles.xml"/><Relationship Id="rId16" Type="http://schemas.openxmlformats.org/officeDocument/2006/relationships/hyperlink" Target="http://www.google.com/search?q=%2348+miniature+lamp" TargetMode="External"/><Relationship Id="rId20" Type="http://schemas.openxmlformats.org/officeDocument/2006/relationships/hyperlink" Target="http://amasci.com/tesla/diode.html" TargetMode="External"/><Relationship Id="rId1" Type="http://schemas.openxmlformats.org/officeDocument/2006/relationships/numbering" Target="numbering.xml"/><Relationship Id="rId6" Type="http://schemas.openxmlformats.org/officeDocument/2006/relationships/hyperlink" Target="http://amasci.com/coilgen/generator_3.html" TargetMode="External"/><Relationship Id="rId11" Type="http://schemas.openxmlformats.org/officeDocument/2006/relationships/hyperlink" Target="http://www.magnetsrc.com/ceramic_ferrite_block_magnet.htm" TargetMode="External"/><Relationship Id="rId5" Type="http://schemas.openxmlformats.org/officeDocument/2006/relationships/webSettings" Target="webSettings.xml"/><Relationship Id="rId15" Type="http://schemas.openxmlformats.org/officeDocument/2006/relationships/hyperlink" Target="http://www.allelectronics.com/make-a-store/item/LP-3/1.5V-T-1-3MM-LAMP-W/-10-INSULATED-WIRE-LEADS/-/1.html" TargetMode="External"/><Relationship Id="rId10" Type="http://schemas.openxmlformats.org/officeDocument/2006/relationships/hyperlink" Target="http://www.harborfreight.com/cpi/ctaf/displayitem.taf?itemnumber=97504&amp;Submit=Go" TargetMode="External"/><Relationship Id="rId19" Type="http://schemas.openxmlformats.org/officeDocument/2006/relationships/hyperlink" Target="http://www.surplusshed.com/pages/item/r3041.html" TargetMode="External"/><Relationship Id="rId4" Type="http://schemas.openxmlformats.org/officeDocument/2006/relationships/settings" Target="settings.xml"/><Relationship Id="rId9" Type="http://schemas.openxmlformats.org/officeDocument/2006/relationships/hyperlink" Target="http://www.radioshack.com/product/index.jsp?productId=2102689" TargetMode="External"/><Relationship Id="rId14" Type="http://schemas.openxmlformats.org/officeDocument/2006/relationships/hyperlink" Target="http://www.radioshack.com/product/index.jsp?productId=210281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1556</Words>
  <Characters>8872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dc:creator>
  <cp:lastModifiedBy>Pamela</cp:lastModifiedBy>
  <cp:revision>3</cp:revision>
  <dcterms:created xsi:type="dcterms:W3CDTF">2011-08-15T17:26:00Z</dcterms:created>
  <dcterms:modified xsi:type="dcterms:W3CDTF">2011-08-15T19:10:00Z</dcterms:modified>
</cp:coreProperties>
</file>